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0FB9E8" w14:textId="113E7407" w:rsidR="733C7947" w:rsidRDefault="733C7947">
      <w:r w:rsidRPr="733C7947">
        <w:rPr>
          <w:rFonts w:ascii="Times New Roman" w:eastAsia="Times New Roman" w:hAnsi="Times New Roman" w:cs="Times New Roman"/>
          <w:b/>
          <w:bCs/>
          <w:sz w:val="24"/>
          <w:szCs w:val="24"/>
        </w:rPr>
        <w:t>Manual de escritura para científicos sociales. Como empezar y terminar una tesis, un libro o un artículo, Howard Becker, 2011, Abrumado por la Bibliografía, Capitulo 8, pp. 171-187.</w:t>
      </w:r>
    </w:p>
    <w:p w14:paraId="32BB818C" w14:textId="07338E58" w:rsidR="733C7947" w:rsidRDefault="733C7947" w:rsidP="733C7947">
      <w:pPr>
        <w:rPr>
          <w:rFonts w:ascii="Times New Roman" w:eastAsia="Times New Roman" w:hAnsi="Times New Roman" w:cs="Times New Roman"/>
          <w:sz w:val="24"/>
          <w:szCs w:val="24"/>
        </w:rPr>
      </w:pPr>
      <w:r w:rsidRPr="733C7947">
        <w:rPr>
          <w:rFonts w:ascii="Times New Roman" w:eastAsia="Times New Roman" w:hAnsi="Times New Roman" w:cs="Times New Roman"/>
          <w:b/>
          <w:bCs/>
          <w:sz w:val="24"/>
          <w:szCs w:val="24"/>
        </w:rPr>
        <w:t xml:space="preserve">Nombre: </w:t>
      </w:r>
      <w:commentRangeStart w:id="0"/>
      <w:r w:rsidRPr="733C7947">
        <w:rPr>
          <w:rFonts w:ascii="Times New Roman" w:eastAsia="Times New Roman" w:hAnsi="Times New Roman" w:cs="Times New Roman"/>
          <w:sz w:val="24"/>
          <w:szCs w:val="24"/>
        </w:rPr>
        <w:t>Alberto Arias Machuca</w:t>
      </w:r>
      <w:commentRangeEnd w:id="0"/>
      <w:r w:rsidR="00C8003E">
        <w:rPr>
          <w:rStyle w:val="Refdecomentario"/>
        </w:rPr>
        <w:commentReference w:id="0"/>
      </w:r>
    </w:p>
    <w:p w14:paraId="15190335" w14:textId="52E86FB8" w:rsidR="733C7947" w:rsidRDefault="733C7947" w:rsidP="733C7947">
      <w:pPr>
        <w:rPr>
          <w:rFonts w:ascii="Times New Roman" w:eastAsia="Times New Roman" w:hAnsi="Times New Roman" w:cs="Times New Roman"/>
          <w:b/>
          <w:bCs/>
          <w:sz w:val="24"/>
          <w:szCs w:val="24"/>
        </w:rPr>
      </w:pPr>
      <w:r w:rsidRPr="733C7947">
        <w:rPr>
          <w:rFonts w:ascii="Times New Roman" w:eastAsia="Times New Roman" w:hAnsi="Times New Roman" w:cs="Times New Roman"/>
          <w:b/>
          <w:bCs/>
          <w:sz w:val="24"/>
          <w:szCs w:val="24"/>
        </w:rPr>
        <w:t>Referencia Bibliográfica del texto:</w:t>
      </w:r>
    </w:p>
    <w:p w14:paraId="67A74DEC" w14:textId="3E663917" w:rsidR="733C7947" w:rsidRDefault="733C7947" w:rsidP="733C7947">
      <w:pPr>
        <w:rPr>
          <w:rFonts w:ascii="Times New Roman" w:eastAsia="Times New Roman" w:hAnsi="Times New Roman" w:cs="Times New Roman"/>
          <w:b/>
          <w:bCs/>
          <w:sz w:val="24"/>
          <w:szCs w:val="24"/>
        </w:rPr>
      </w:pPr>
      <w:r w:rsidRPr="733C7947">
        <w:rPr>
          <w:rFonts w:ascii="Times New Roman" w:eastAsia="Times New Roman" w:hAnsi="Times New Roman" w:cs="Times New Roman"/>
          <w:sz w:val="24"/>
          <w:szCs w:val="24"/>
        </w:rPr>
        <w:t>Becker, C. (2011). Manual de escritura para científicos sociales. Como empezar y terminar una tesis, un libro o un artículo. En C. Becker, Abrumado por la Bibliógrafa (1era ed., págs. 171-187). Buenos Aires: Siglo Veintiuno Editores.</w:t>
      </w:r>
    </w:p>
    <w:p w14:paraId="736AA5A4" w14:textId="568D0C45" w:rsidR="733C7947" w:rsidRDefault="15FE22E5" w:rsidP="15FE22E5">
      <w:pPr>
        <w:rPr>
          <w:rFonts w:ascii="Times New Roman" w:eastAsia="Times New Roman" w:hAnsi="Times New Roman" w:cs="Times New Roman"/>
          <w:b/>
          <w:bCs/>
          <w:sz w:val="24"/>
          <w:szCs w:val="24"/>
        </w:rPr>
      </w:pPr>
      <w:r w:rsidRPr="15FE22E5">
        <w:rPr>
          <w:rFonts w:ascii="Times New Roman" w:eastAsia="Times New Roman" w:hAnsi="Times New Roman" w:cs="Times New Roman"/>
          <w:b/>
          <w:bCs/>
          <w:sz w:val="24"/>
          <w:szCs w:val="24"/>
        </w:rPr>
        <w:t>Palabras Clave:</w:t>
      </w:r>
    </w:p>
    <w:p w14:paraId="51D6132C" w14:textId="34FFE08E" w:rsidR="733C7947" w:rsidRDefault="15FE22E5" w:rsidP="733C7947">
      <w:pPr>
        <w:rPr>
          <w:rFonts w:ascii="Times New Roman" w:eastAsia="Times New Roman" w:hAnsi="Times New Roman" w:cs="Times New Roman"/>
          <w:sz w:val="24"/>
          <w:szCs w:val="24"/>
        </w:rPr>
      </w:pPr>
      <w:r w:rsidRPr="15FE22E5">
        <w:rPr>
          <w:rFonts w:ascii="Times New Roman" w:eastAsia="Times New Roman" w:hAnsi="Times New Roman" w:cs="Times New Roman"/>
          <w:sz w:val="24"/>
          <w:szCs w:val="24"/>
        </w:rPr>
        <w:t>Bibliografía; Literatura; Investigación; Enfoque Teórico.</w:t>
      </w:r>
    </w:p>
    <w:p w14:paraId="404A59D0" w14:textId="1EAAC73A" w:rsidR="733C7947" w:rsidRDefault="15FE22E5" w:rsidP="15FE22E5">
      <w:pPr>
        <w:rPr>
          <w:rFonts w:ascii="Times New Roman" w:eastAsia="Times New Roman" w:hAnsi="Times New Roman" w:cs="Times New Roman"/>
          <w:b/>
          <w:bCs/>
          <w:sz w:val="24"/>
          <w:szCs w:val="24"/>
        </w:rPr>
      </w:pPr>
      <w:r w:rsidRPr="15FE22E5">
        <w:rPr>
          <w:rFonts w:ascii="Times New Roman" w:eastAsia="Times New Roman" w:hAnsi="Times New Roman" w:cs="Times New Roman"/>
          <w:b/>
          <w:bCs/>
          <w:sz w:val="24"/>
          <w:szCs w:val="24"/>
        </w:rPr>
        <w:t>Síntesis del Texto:</w:t>
      </w:r>
    </w:p>
    <w:p w14:paraId="2C70EFA6" w14:textId="4D6F8B88" w:rsidR="733C7947" w:rsidRDefault="733C7947" w:rsidP="733C7947">
      <w:pPr>
        <w:rPr>
          <w:rFonts w:ascii="Times New Roman" w:eastAsia="Times New Roman" w:hAnsi="Times New Roman" w:cs="Times New Roman"/>
          <w:sz w:val="24"/>
          <w:szCs w:val="24"/>
        </w:rPr>
      </w:pPr>
      <w:r w:rsidRPr="733C7947">
        <w:rPr>
          <w:rFonts w:ascii="Times New Roman" w:eastAsia="Times New Roman" w:hAnsi="Times New Roman" w:cs="Times New Roman"/>
          <w:sz w:val="24"/>
          <w:szCs w:val="24"/>
        </w:rPr>
        <w:t xml:space="preserve">Este capítulo comienza con el autor criticando el proceso que realizan algunos estudiantes al momento de elegir un enfoque teórico para su investigación, ya que estos no suelen revisar la bibliografía </w:t>
      </w:r>
      <w:del w:id="1" w:author="CLAUDIO DUARTE" w:date="2021-11-10T10:40:00Z">
        <w:r w:rsidRPr="733C7947" w:rsidDel="00274388">
          <w:rPr>
            <w:rFonts w:ascii="Times New Roman" w:eastAsia="Times New Roman" w:hAnsi="Times New Roman" w:cs="Times New Roman"/>
            <w:sz w:val="24"/>
            <w:szCs w:val="24"/>
          </w:rPr>
          <w:delText xml:space="preserve">ya </w:delText>
        </w:r>
      </w:del>
      <w:r w:rsidRPr="733C7947">
        <w:rPr>
          <w:rFonts w:ascii="Times New Roman" w:eastAsia="Times New Roman" w:hAnsi="Times New Roman" w:cs="Times New Roman"/>
          <w:sz w:val="24"/>
          <w:szCs w:val="24"/>
        </w:rPr>
        <w:t>existente, le tienen miedo, debido a que existe la posibilidad de que la idea que ellos plantearon anteriormente para su investigación ya haya sido publicada antes que siquiera se les ocurriera.</w:t>
      </w:r>
    </w:p>
    <w:p w14:paraId="121C6C1C" w14:textId="022F2655" w:rsidR="733C7947" w:rsidRDefault="15FE22E5" w:rsidP="733C7947">
      <w:pPr>
        <w:rPr>
          <w:rFonts w:ascii="Times New Roman" w:eastAsia="Times New Roman" w:hAnsi="Times New Roman" w:cs="Times New Roman"/>
          <w:sz w:val="24"/>
          <w:szCs w:val="24"/>
        </w:rPr>
      </w:pPr>
      <w:r w:rsidRPr="15FE22E5">
        <w:rPr>
          <w:rFonts w:ascii="Times New Roman" w:eastAsia="Times New Roman" w:hAnsi="Times New Roman" w:cs="Times New Roman"/>
          <w:sz w:val="24"/>
          <w:szCs w:val="24"/>
        </w:rPr>
        <w:t xml:space="preserve">En base a lo anterior dicho, el autor procede a explicar que es necesario emplear de manera apropiada la literatura importante, explicando los seis usos propuestos por Stinchcombe. Dos de estos están relacionados con las primeras etapas de la investigación, tres con el acto de escribir y el ultimo llamado “pequeño cambio intelectual” el cual consiste en citar a autores clásicos (como Weber o Durkheim) para demostrar a que campo pertenece. A pesar de esto, Becker no ve estos usos como una forma realmente efectiva para usar la literatura en una investigación. </w:t>
      </w:r>
    </w:p>
    <w:p w14:paraId="7E39B6E8" w14:textId="29DD60E1" w:rsidR="15FE22E5" w:rsidRDefault="15FE22E5" w:rsidP="15FE22E5">
      <w:pPr>
        <w:rPr>
          <w:rFonts w:ascii="Times New Roman" w:eastAsia="Times New Roman" w:hAnsi="Times New Roman" w:cs="Times New Roman"/>
          <w:sz w:val="24"/>
          <w:szCs w:val="24"/>
        </w:rPr>
      </w:pPr>
      <w:r w:rsidRPr="15FE22E5">
        <w:rPr>
          <w:rFonts w:ascii="Times New Roman" w:eastAsia="Times New Roman" w:hAnsi="Times New Roman" w:cs="Times New Roman"/>
          <w:sz w:val="24"/>
          <w:szCs w:val="24"/>
        </w:rPr>
        <w:t>Luego de esto, el autor explica que el uso más efectivo que el estudiante le puede dar a la bibliografía es identificar la literatura previa y en base a este conocimiento hacer una investigación con un tema novedoso, usando este conocimiento. Becker da el ejemplo de cómo un carpintero usa piezas de madera con medidas estandarizadas para crear un mueble novedoso.</w:t>
      </w:r>
    </w:p>
    <w:p w14:paraId="3CF1DA6E" w14:textId="7DB07598" w:rsidR="15FE22E5" w:rsidRDefault="15FE22E5" w:rsidP="15FE22E5">
      <w:pPr>
        <w:rPr>
          <w:rFonts w:ascii="Times New Roman" w:eastAsia="Times New Roman" w:hAnsi="Times New Roman" w:cs="Times New Roman"/>
          <w:sz w:val="24"/>
          <w:szCs w:val="24"/>
        </w:rPr>
      </w:pPr>
      <w:r w:rsidRPr="15FE22E5">
        <w:rPr>
          <w:rFonts w:ascii="Times New Roman" w:eastAsia="Times New Roman" w:hAnsi="Times New Roman" w:cs="Times New Roman"/>
          <w:sz w:val="24"/>
          <w:szCs w:val="24"/>
        </w:rPr>
        <w:t>Finalmente, Becker expresa que, a pesar de lo anterior dicho, si le prestamos demasiada atención a la bibliografía podemos generar una desviación entre la lógica de la argumentación y la lógica del enfoque dominante del tema, dándonos como ejemplo una investigación que el realiz</w:t>
      </w:r>
      <w:ins w:id="2" w:author="CLAUDIO DUARTE" w:date="2021-11-10T10:40:00Z">
        <w:r w:rsidR="00274388">
          <w:rPr>
            <w:rFonts w:ascii="Times New Roman" w:eastAsia="Times New Roman" w:hAnsi="Times New Roman" w:cs="Times New Roman"/>
            <w:sz w:val="24"/>
            <w:szCs w:val="24"/>
          </w:rPr>
          <w:t>ó</w:t>
        </w:r>
      </w:ins>
      <w:del w:id="3" w:author="CLAUDIO DUARTE" w:date="2021-11-10T10:41:00Z">
        <w:r w:rsidRPr="15FE22E5" w:rsidDel="00274388">
          <w:rPr>
            <w:rFonts w:ascii="Times New Roman" w:eastAsia="Times New Roman" w:hAnsi="Times New Roman" w:cs="Times New Roman"/>
            <w:sz w:val="24"/>
            <w:szCs w:val="24"/>
          </w:rPr>
          <w:delText>o</w:delText>
        </w:r>
      </w:del>
      <w:r w:rsidRPr="15FE22E5">
        <w:rPr>
          <w:rFonts w:ascii="Times New Roman" w:eastAsia="Times New Roman" w:hAnsi="Times New Roman" w:cs="Times New Roman"/>
          <w:sz w:val="24"/>
          <w:szCs w:val="24"/>
        </w:rPr>
        <w:t xml:space="preserve"> sobre el consumo de marihuana, y como su obsesión por demostrar que la literatura estaba equivocada lo llev</w:t>
      </w:r>
      <w:ins w:id="4" w:author="CLAUDIO DUARTE" w:date="2021-11-10T10:41:00Z">
        <w:r w:rsidR="00274388">
          <w:rPr>
            <w:rFonts w:ascii="Times New Roman" w:eastAsia="Times New Roman" w:hAnsi="Times New Roman" w:cs="Times New Roman"/>
            <w:sz w:val="24"/>
            <w:szCs w:val="24"/>
          </w:rPr>
          <w:t>ó</w:t>
        </w:r>
      </w:ins>
      <w:del w:id="5" w:author="CLAUDIO DUARTE" w:date="2021-11-10T10:41:00Z">
        <w:r w:rsidRPr="15FE22E5" w:rsidDel="00274388">
          <w:rPr>
            <w:rFonts w:ascii="Times New Roman" w:eastAsia="Times New Roman" w:hAnsi="Times New Roman" w:cs="Times New Roman"/>
            <w:sz w:val="24"/>
            <w:szCs w:val="24"/>
          </w:rPr>
          <w:delText>o</w:delText>
        </w:r>
      </w:del>
      <w:r w:rsidRPr="15FE22E5">
        <w:rPr>
          <w:rFonts w:ascii="Times New Roman" w:eastAsia="Times New Roman" w:hAnsi="Times New Roman" w:cs="Times New Roman"/>
          <w:sz w:val="24"/>
          <w:szCs w:val="24"/>
        </w:rPr>
        <w:t xml:space="preserve"> a ignorar el verdadero tema de su investigación. </w:t>
      </w:r>
    </w:p>
    <w:p w14:paraId="68B1B751" w14:textId="2A252827" w:rsidR="15FE22E5" w:rsidRDefault="15FE22E5" w:rsidP="15FE22E5">
      <w:pPr>
        <w:rPr>
          <w:rFonts w:ascii="Times New Roman" w:eastAsia="Times New Roman" w:hAnsi="Times New Roman" w:cs="Times New Roman"/>
          <w:b/>
          <w:bCs/>
          <w:sz w:val="24"/>
          <w:szCs w:val="24"/>
        </w:rPr>
      </w:pPr>
      <w:r w:rsidRPr="15FE22E5">
        <w:rPr>
          <w:rFonts w:ascii="Times New Roman" w:eastAsia="Times New Roman" w:hAnsi="Times New Roman" w:cs="Times New Roman"/>
          <w:b/>
          <w:bCs/>
          <w:sz w:val="24"/>
          <w:szCs w:val="24"/>
        </w:rPr>
        <w:t>Comentario:</w:t>
      </w:r>
    </w:p>
    <w:p w14:paraId="4AC47B29" w14:textId="1C8DFCB1" w:rsidR="15FE22E5" w:rsidRDefault="15FE22E5" w:rsidP="15FE22E5">
      <w:pPr>
        <w:rPr>
          <w:rFonts w:ascii="Times New Roman" w:eastAsia="Times New Roman" w:hAnsi="Times New Roman" w:cs="Times New Roman"/>
          <w:i/>
          <w:iCs/>
          <w:sz w:val="24"/>
          <w:szCs w:val="24"/>
        </w:rPr>
      </w:pPr>
      <w:r w:rsidRPr="15FE22E5">
        <w:rPr>
          <w:rFonts w:ascii="Times New Roman" w:eastAsia="Times New Roman" w:hAnsi="Times New Roman" w:cs="Times New Roman"/>
          <w:i/>
          <w:iCs/>
          <w:sz w:val="24"/>
          <w:szCs w:val="24"/>
        </w:rPr>
        <w:t>¿Cuál es el espacio para la creatividad del investigador o la investigadora en la revisión de la bibliografía?</w:t>
      </w:r>
    </w:p>
    <w:p w14:paraId="175CDE8D" w14:textId="5C37D9C2" w:rsidR="15FE22E5" w:rsidRDefault="15FE22E5" w:rsidP="15FE22E5">
      <w:pPr>
        <w:rPr>
          <w:rFonts w:ascii="Times New Roman" w:eastAsia="Times New Roman" w:hAnsi="Times New Roman" w:cs="Times New Roman"/>
          <w:sz w:val="24"/>
          <w:szCs w:val="24"/>
        </w:rPr>
      </w:pPr>
      <w:r w:rsidRPr="15FE22E5">
        <w:rPr>
          <w:rFonts w:ascii="Times New Roman" w:eastAsia="Times New Roman" w:hAnsi="Times New Roman" w:cs="Times New Roman"/>
          <w:sz w:val="24"/>
          <w:szCs w:val="24"/>
        </w:rPr>
        <w:t xml:space="preserve">El espacio para la creatividad del investigador o la investigadora en la revisión de la biografía, a pesar de que es libre de utilizar su imaginación al momento de elegir un tema </w:t>
      </w:r>
      <w:r w:rsidRPr="15FE22E5">
        <w:rPr>
          <w:rFonts w:ascii="Times New Roman" w:eastAsia="Times New Roman" w:hAnsi="Times New Roman" w:cs="Times New Roman"/>
          <w:sz w:val="24"/>
          <w:szCs w:val="24"/>
        </w:rPr>
        <w:lastRenderedPageBreak/>
        <w:t xml:space="preserve">para realizar su investigación, es necesario que se rija y se limite por la bibliografía existente, para así evitar realizar una investigación que se haya hecho anteriormente. </w:t>
      </w:r>
    </w:p>
    <w:p w14:paraId="011140E6" w14:textId="5D4948F1" w:rsidR="15FE22E5" w:rsidRDefault="15FE22E5" w:rsidP="15FE22E5">
      <w:pPr>
        <w:rPr>
          <w:rFonts w:ascii="Times New Roman" w:eastAsia="Times New Roman" w:hAnsi="Times New Roman" w:cs="Times New Roman"/>
          <w:sz w:val="24"/>
          <w:szCs w:val="24"/>
        </w:rPr>
      </w:pPr>
      <w:r w:rsidRPr="15FE22E5">
        <w:rPr>
          <w:rFonts w:ascii="Times New Roman" w:eastAsia="Times New Roman" w:hAnsi="Times New Roman" w:cs="Times New Roman"/>
          <w:sz w:val="24"/>
          <w:szCs w:val="24"/>
        </w:rPr>
        <w:t>Dicho esto, Becker expresa que el mejor uso que el investigador le puede dar a la bibliografía es apoyarse en ella y realizar una investigación novedosa, dentro de lo que sea posible, tomando en cuenta esta literatura previa. Además, agrega que el investigador no debe obsesionarse con la bibliografía, ya que puede generar una desviación de la lógica entre la argumentación y el enfoque dominante.</w:t>
      </w:r>
    </w:p>
    <w:p w14:paraId="28B5E52D" w14:textId="04546E6F" w:rsidR="15FE22E5" w:rsidRDefault="15FE22E5" w:rsidP="15FE22E5">
      <w:pPr>
        <w:rPr>
          <w:rFonts w:ascii="Times New Roman" w:eastAsia="Times New Roman" w:hAnsi="Times New Roman" w:cs="Times New Roman"/>
          <w:sz w:val="24"/>
          <w:szCs w:val="24"/>
        </w:rPr>
      </w:pPr>
      <w:r w:rsidRPr="15FE22E5">
        <w:rPr>
          <w:rFonts w:ascii="Times New Roman" w:eastAsia="Times New Roman" w:hAnsi="Times New Roman" w:cs="Times New Roman"/>
          <w:sz w:val="24"/>
          <w:szCs w:val="24"/>
        </w:rPr>
        <w:t>En síntesis, el investigador debe ser cauteloso en cuanto y c</w:t>
      </w:r>
      <w:ins w:id="6" w:author="CLAUDIO DUARTE" w:date="2021-11-10T10:41:00Z">
        <w:r w:rsidR="00274388">
          <w:rPr>
            <w:rFonts w:ascii="Times New Roman" w:eastAsia="Times New Roman" w:hAnsi="Times New Roman" w:cs="Times New Roman"/>
            <w:sz w:val="24"/>
            <w:szCs w:val="24"/>
          </w:rPr>
          <w:t>ó</w:t>
        </w:r>
      </w:ins>
      <w:del w:id="7" w:author="CLAUDIO DUARTE" w:date="2021-11-10T10:41:00Z">
        <w:r w:rsidRPr="15FE22E5" w:rsidDel="00274388">
          <w:rPr>
            <w:rFonts w:ascii="Times New Roman" w:eastAsia="Times New Roman" w:hAnsi="Times New Roman" w:cs="Times New Roman"/>
            <w:sz w:val="24"/>
            <w:szCs w:val="24"/>
          </w:rPr>
          <w:delText>o</w:delText>
        </w:r>
      </w:del>
      <w:r w:rsidRPr="15FE22E5">
        <w:rPr>
          <w:rFonts w:ascii="Times New Roman" w:eastAsia="Times New Roman" w:hAnsi="Times New Roman" w:cs="Times New Roman"/>
          <w:sz w:val="24"/>
          <w:szCs w:val="24"/>
        </w:rPr>
        <w:t>mo usa la bibliografía, no debe ignorarla ni obsesionarse con ella, siendo esta la delimitación de la creatividad del investigador. Citando lo que dice Becker (2011) al final del texto</w:t>
      </w:r>
      <w:r w:rsidRPr="15FE22E5">
        <w:rPr>
          <w:rFonts w:ascii="Times New Roman" w:eastAsia="Times New Roman" w:hAnsi="Times New Roman" w:cs="Times New Roman"/>
          <w:i/>
          <w:iCs/>
          <w:sz w:val="24"/>
          <w:szCs w:val="24"/>
        </w:rPr>
        <w:t xml:space="preserve"> “Use la bibliografía, no deje que la bibliografía lo use a usted” </w:t>
      </w:r>
      <w:r w:rsidRPr="15FE22E5">
        <w:rPr>
          <w:rFonts w:ascii="Times New Roman" w:eastAsia="Times New Roman" w:hAnsi="Times New Roman" w:cs="Times New Roman"/>
          <w:sz w:val="24"/>
          <w:szCs w:val="24"/>
        </w:rPr>
        <w:t>(p.187)</w:t>
      </w:r>
    </w:p>
    <w:p w14:paraId="6EA7B0BE" w14:textId="6270754A" w:rsidR="15FE22E5" w:rsidRDefault="15FE22E5" w:rsidP="15FE22E5">
      <w:pPr>
        <w:rPr>
          <w:rFonts w:ascii="Times New Roman" w:eastAsia="Times New Roman" w:hAnsi="Times New Roman" w:cs="Times New Roman"/>
          <w:b/>
          <w:bCs/>
          <w:sz w:val="24"/>
          <w:szCs w:val="24"/>
        </w:rPr>
      </w:pPr>
      <w:r w:rsidRPr="15FE22E5">
        <w:rPr>
          <w:rFonts w:ascii="Times New Roman" w:eastAsia="Times New Roman" w:hAnsi="Times New Roman" w:cs="Times New Roman"/>
          <w:b/>
          <w:bCs/>
          <w:sz w:val="24"/>
          <w:szCs w:val="24"/>
        </w:rPr>
        <w:t>Citas:</w:t>
      </w:r>
    </w:p>
    <w:p w14:paraId="0B3C0DDE" w14:textId="59B5CD33" w:rsidR="15FE22E5" w:rsidRDefault="15FE22E5" w:rsidP="15FE22E5">
      <w:pPr>
        <w:rPr>
          <w:rFonts w:ascii="Times New Roman" w:eastAsia="Times New Roman" w:hAnsi="Times New Roman" w:cs="Times New Roman"/>
          <w:sz w:val="24"/>
          <w:szCs w:val="24"/>
        </w:rPr>
      </w:pPr>
      <w:r w:rsidRPr="15FE22E5">
        <w:rPr>
          <w:rFonts w:ascii="Times New Roman" w:eastAsia="Times New Roman" w:hAnsi="Times New Roman" w:cs="Times New Roman"/>
          <w:i/>
          <w:iCs/>
          <w:sz w:val="24"/>
          <w:szCs w:val="24"/>
        </w:rPr>
        <w:t xml:space="preserve">“Nadie quiere enterarse de que su idea, cultivada con tanto cariño, ya fue publicada antes de que a uno se le ocurriera (quizás incluso antes de que uno naciera) y en un lugar donde uno tendría que haber buscado” </w:t>
      </w:r>
      <w:r w:rsidRPr="15FE22E5">
        <w:rPr>
          <w:rFonts w:ascii="Times New Roman" w:eastAsia="Times New Roman" w:hAnsi="Times New Roman" w:cs="Times New Roman"/>
          <w:sz w:val="24"/>
          <w:szCs w:val="24"/>
        </w:rPr>
        <w:t>(Becker, 2011, p. 174)</w:t>
      </w:r>
      <w:r>
        <w:br/>
      </w:r>
    </w:p>
    <w:p w14:paraId="237A14CE" w14:textId="262A9F23" w:rsidR="15FE22E5" w:rsidRDefault="15FE22E5" w:rsidP="15FE22E5">
      <w:pPr>
        <w:rPr>
          <w:rFonts w:ascii="Times New Roman" w:eastAsia="Times New Roman" w:hAnsi="Times New Roman" w:cs="Times New Roman"/>
          <w:sz w:val="24"/>
          <w:szCs w:val="24"/>
        </w:rPr>
      </w:pPr>
      <w:r w:rsidRPr="15FE22E5">
        <w:rPr>
          <w:rFonts w:ascii="Times New Roman" w:eastAsia="Times New Roman" w:hAnsi="Times New Roman" w:cs="Times New Roman"/>
          <w:i/>
          <w:iCs/>
          <w:sz w:val="24"/>
          <w:szCs w:val="24"/>
        </w:rPr>
        <w:t>“Ninguno de nosotros inventa todo de cero cuando se sienta a escribir. Dependemos de nuestros antecesores. No podríamos hacer nuestro trabajo si no usáramos sus métodos, resultados e ideas”</w:t>
      </w:r>
      <w:r w:rsidRPr="15FE22E5">
        <w:rPr>
          <w:rFonts w:ascii="Times New Roman" w:eastAsia="Times New Roman" w:hAnsi="Times New Roman" w:cs="Times New Roman"/>
          <w:sz w:val="24"/>
          <w:szCs w:val="24"/>
        </w:rPr>
        <w:t xml:space="preserve"> (Becker, 2011, p. 177)</w:t>
      </w:r>
    </w:p>
    <w:p w14:paraId="417E175A" w14:textId="7A911C39" w:rsidR="15FE22E5" w:rsidRDefault="15FE22E5" w:rsidP="15FE22E5">
      <w:pPr>
        <w:rPr>
          <w:rFonts w:ascii="Times New Roman" w:eastAsia="Times New Roman" w:hAnsi="Times New Roman" w:cs="Times New Roman"/>
          <w:sz w:val="24"/>
          <w:szCs w:val="24"/>
        </w:rPr>
      </w:pPr>
    </w:p>
    <w:p w14:paraId="50D50E50" w14:textId="57BB63A2" w:rsidR="15FE22E5" w:rsidRDefault="15FE22E5" w:rsidP="15FE22E5">
      <w:pPr>
        <w:rPr>
          <w:rFonts w:ascii="Times New Roman" w:eastAsia="Times New Roman" w:hAnsi="Times New Roman" w:cs="Times New Roman"/>
          <w:sz w:val="24"/>
          <w:szCs w:val="24"/>
        </w:rPr>
      </w:pPr>
      <w:r w:rsidRPr="15FE22E5">
        <w:rPr>
          <w:rFonts w:ascii="Times New Roman" w:eastAsia="Times New Roman" w:hAnsi="Times New Roman" w:cs="Times New Roman"/>
          <w:i/>
          <w:iCs/>
          <w:sz w:val="24"/>
          <w:szCs w:val="24"/>
        </w:rPr>
        <w:t>“Ese es el lado bueno de la bibliografía. El lado malo es que, si le prestamos demasiada atención, podemos deformar la argumentación que deseamos hacer”</w:t>
      </w:r>
      <w:r w:rsidRPr="15FE22E5">
        <w:rPr>
          <w:rFonts w:ascii="Times New Roman" w:eastAsia="Times New Roman" w:hAnsi="Times New Roman" w:cs="Times New Roman"/>
          <w:sz w:val="24"/>
          <w:szCs w:val="24"/>
        </w:rPr>
        <w:t xml:space="preserve"> (Becker, 2011, p. 184) </w:t>
      </w:r>
    </w:p>
    <w:sectPr w:rsidR="15FE22E5">
      <w:pgSz w:w="11906" w:h="16838"/>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CLAUDIO DUARTE" w:date="2021-11-10T10:39:00Z" w:initials="CD">
    <w:p w14:paraId="43CCA12E" w14:textId="6C77FBC8" w:rsidR="00C8003E" w:rsidRDefault="00C8003E">
      <w:pPr>
        <w:pStyle w:val="Textocomentario"/>
      </w:pPr>
      <w:r>
        <w:rPr>
          <w:rStyle w:val="Refdecomentario"/>
        </w:rPr>
        <w:annotationRef/>
      </w:r>
      <w:r>
        <w:t>Muy buen trabajo. NOTA: 7.0</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3CCA12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361FDF" w16cex:dateUtc="2021-11-10T13: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3CCA12E" w16cid:durableId="25361FDF"/>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intelligence.xml><?xml version="1.0" encoding="utf-8"?>
<int:Intelligence xmlns:int="http://schemas.microsoft.com/office/intelligence/2019/intelligence">
  <int:IntelligenceSettings/>
  <int:Manifest>
    <int:WordHash hashCode="4MkWhetZ7HsUiz" id="0wyBqyRO"/>
  </int:Manifest>
  <int:Observations>
    <int:Content id="0wyBqyRO">
      <int:Rejection type="LegacyProofing"/>
    </int:Content>
  </int:Observations>
</int:Intelligence>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LAUDIO DUARTE">
    <w15:presenceInfo w15:providerId="None" w15:userId="CLAUDIO DUART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C3B4B76"/>
    <w:rsid w:val="00274388"/>
    <w:rsid w:val="00C8003E"/>
    <w:rsid w:val="15FE22E5"/>
    <w:rsid w:val="5C3B4B76"/>
    <w:rsid w:val="733C794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3B4B76"/>
  <w15:chartTrackingRefBased/>
  <w15:docId w15:val="{49F8D1B6-F326-4564-BDC3-3B94298C1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uiPriority w:val="99"/>
    <w:semiHidden/>
    <w:unhideWhenUsed/>
    <w:rsid w:val="00C8003E"/>
    <w:rPr>
      <w:sz w:val="16"/>
      <w:szCs w:val="16"/>
    </w:rPr>
  </w:style>
  <w:style w:type="paragraph" w:styleId="Textocomentario">
    <w:name w:val="annotation text"/>
    <w:basedOn w:val="Normal"/>
    <w:link w:val="TextocomentarioCar"/>
    <w:uiPriority w:val="99"/>
    <w:semiHidden/>
    <w:unhideWhenUsed/>
    <w:rsid w:val="00C8003E"/>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C8003E"/>
    <w:rPr>
      <w:sz w:val="20"/>
      <w:szCs w:val="20"/>
    </w:rPr>
  </w:style>
  <w:style w:type="paragraph" w:styleId="Asuntodelcomentario">
    <w:name w:val="annotation subject"/>
    <w:basedOn w:val="Textocomentario"/>
    <w:next w:val="Textocomentario"/>
    <w:link w:val="AsuntodelcomentarioCar"/>
    <w:uiPriority w:val="99"/>
    <w:semiHidden/>
    <w:unhideWhenUsed/>
    <w:rsid w:val="00C8003E"/>
    <w:rPr>
      <w:b/>
      <w:bCs/>
    </w:rPr>
  </w:style>
  <w:style w:type="character" w:customStyle="1" w:styleId="AsuntodelcomentarioCar">
    <w:name w:val="Asunto del comentario Car"/>
    <w:basedOn w:val="TextocomentarioCar"/>
    <w:link w:val="Asuntodelcomentario"/>
    <w:uiPriority w:val="99"/>
    <w:semiHidden/>
    <w:rsid w:val="00C8003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10" Type="http://schemas.openxmlformats.org/officeDocument/2006/relationships/theme" Target="theme/theme1.xml"/><Relationship Id="Rbb2ba0f3506f4248" Type="http://schemas.microsoft.com/office/2019/09/relationships/intelligence" Target="intelligence.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643</Words>
  <Characters>3540</Characters>
  <Application>Microsoft Office Word</Application>
  <DocSecurity>0</DocSecurity>
  <Lines>29</Lines>
  <Paragraphs>8</Paragraphs>
  <ScaleCrop>false</ScaleCrop>
  <Company/>
  <LinksUpToDate>false</LinksUpToDate>
  <CharactersWithSpaces>4175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Alberto Arias Machuca</dc:creator>
  <cp:keywords/>
  <dc:description/>
  <cp:lastModifiedBy>CLAUDIO DUARTE</cp:lastModifiedBy>
  <cp:revision>3</cp:revision>
  <dcterms:created xsi:type="dcterms:W3CDTF">2021-11-10T13:39:00Z</dcterms:created>
  <dcterms:modified xsi:type="dcterms:W3CDTF">2021-11-10T13:41:00Z</dcterms:modified>
</cp:coreProperties>
</file>